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D38AC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C9B7844" wp14:editId="13619176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1B40DE7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638634A7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1161DA8" wp14:editId="687C7BF0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ECD6D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1D3B9183" w14:textId="77777777" w:rsidR="004E452E" w:rsidRPr="00B4482D" w:rsidRDefault="0068274B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FUNDAMENTAL </w:t>
      </w:r>
      <w:r w:rsidR="007A36C6">
        <w:rPr>
          <w:rFonts w:ascii="Times New Roman" w:hAnsi="Times New Roman" w:cs="Times New Roman"/>
          <w:b/>
          <w:sz w:val="72"/>
        </w:rPr>
        <w:t>SPREADSHEET APPLICATIONS</w:t>
      </w:r>
    </w:p>
    <w:p w14:paraId="114A09F0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(2</w:t>
      </w:r>
      <w:r w:rsidR="007A36C6">
        <w:rPr>
          <w:rFonts w:ascii="Times New Roman" w:hAnsi="Times New Roman" w:cs="Times New Roman"/>
          <w:sz w:val="72"/>
        </w:rPr>
        <w:t>30)</w:t>
      </w:r>
    </w:p>
    <w:p w14:paraId="606BEA44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1D9995AF" w14:textId="77777777" w:rsidR="002622A3" w:rsidRPr="00FC3E9A" w:rsidRDefault="002622A3" w:rsidP="002622A3">
      <w:pPr>
        <w:jc w:val="center"/>
        <w:outlineLvl w:val="0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2810140C" w14:textId="77777777" w:rsidR="002622A3" w:rsidRPr="000B1B6A" w:rsidRDefault="002622A3" w:rsidP="002622A3">
      <w:pPr>
        <w:rPr>
          <w:rFonts w:ascii="Times New Roman" w:hAnsi="Times New Roman" w:cs="Times New Roman"/>
          <w:b/>
          <w:sz w:val="28"/>
          <w:szCs w:val="60"/>
        </w:rPr>
      </w:pPr>
    </w:p>
    <w:p w14:paraId="0BDDD00D" w14:textId="77777777" w:rsidR="002622A3" w:rsidRPr="009C093C" w:rsidRDefault="002622A3" w:rsidP="002622A3">
      <w:pPr>
        <w:outlineLvl w:val="0"/>
        <w:rPr>
          <w:rFonts w:ascii="Times New Roman" w:hAnsi="Times New Roman" w:cs="Times New Roman"/>
          <w:b/>
          <w:sz w:val="28"/>
          <w:szCs w:val="60"/>
        </w:rPr>
      </w:pPr>
      <w:r w:rsidRPr="009C093C">
        <w:rPr>
          <w:rFonts w:ascii="Times New Roman" w:hAnsi="Times New Roman" w:cs="Times New Roman"/>
          <w:b/>
          <w:sz w:val="28"/>
          <w:szCs w:val="60"/>
        </w:rPr>
        <w:t>Production:</w:t>
      </w:r>
    </w:p>
    <w:p w14:paraId="57834555" w14:textId="77777777" w:rsidR="002622A3" w:rsidRPr="00E72C23" w:rsidRDefault="002622A3" w:rsidP="002622A3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9C093C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</w:rPr>
        <w:t xml:space="preserve">Job 1: </w:t>
      </w:r>
      <w:r w:rsidRPr="00E72C23">
        <w:rPr>
          <w:rFonts w:ascii="Times New Roman" w:hAnsi="Times New Roman" w:cs="Times New Roman"/>
          <w:b/>
          <w:sz w:val="24"/>
          <w:szCs w:val="28"/>
          <w:rPrChange w:id="0" w:author="Amber McNew" w:date="2021-08-16T15:26:00Z">
            <w:rPr>
              <w:b/>
              <w:sz w:val="24"/>
              <w:szCs w:val="28"/>
            </w:rPr>
          </w:rPrChange>
        </w:rPr>
        <w:t>Worksheets with answers and formulas</w:t>
      </w:r>
      <w:r w:rsidRPr="00E72C23">
        <w:rPr>
          <w:rFonts w:ascii="Times New Roman" w:hAnsi="Times New Roman" w:cs="Times New Roman"/>
          <w:b/>
          <w:sz w:val="24"/>
          <w:szCs w:val="60"/>
        </w:rPr>
        <w:tab/>
        <w:t>__________ (170 points)</w:t>
      </w:r>
    </w:p>
    <w:p w14:paraId="6207BA13" w14:textId="77777777" w:rsidR="002622A3" w:rsidRPr="00E72C23" w:rsidRDefault="002622A3" w:rsidP="002622A3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E72C23">
        <w:rPr>
          <w:rFonts w:ascii="Times New Roman" w:hAnsi="Times New Roman" w:cs="Times New Roman"/>
          <w:b/>
          <w:sz w:val="24"/>
          <w:szCs w:val="60"/>
        </w:rPr>
        <w:tab/>
        <w:t xml:space="preserve">Job 2: </w:t>
      </w:r>
      <w:r w:rsidRPr="00E72C23">
        <w:rPr>
          <w:rFonts w:ascii="Times New Roman" w:hAnsi="Times New Roman" w:cs="Times New Roman"/>
          <w:b/>
          <w:sz w:val="24"/>
          <w:szCs w:val="28"/>
          <w:rPrChange w:id="1" w:author="Amber McNew" w:date="2021-08-16T15:26:00Z">
            <w:rPr>
              <w:b/>
              <w:sz w:val="24"/>
              <w:szCs w:val="28"/>
            </w:rPr>
          </w:rPrChange>
        </w:rPr>
        <w:t>Formatting Worksheet</w:t>
      </w:r>
      <w:r w:rsidRPr="00E72C23">
        <w:rPr>
          <w:rFonts w:ascii="Times New Roman" w:hAnsi="Times New Roman" w:cs="Times New Roman"/>
          <w:b/>
          <w:sz w:val="24"/>
          <w:szCs w:val="60"/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</w:rPr>
        <w:tab/>
        <w:t>__________ (90 points)</w:t>
      </w:r>
    </w:p>
    <w:p w14:paraId="5D7A4FD4" w14:textId="458A1D8B" w:rsidR="002622A3" w:rsidRPr="00E72C23" w:rsidRDefault="002622A3" w:rsidP="002622A3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rPrChange w:id="2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</w:pPr>
      <w:r w:rsidRPr="00E72C23">
        <w:rPr>
          <w:rFonts w:ascii="Times New Roman" w:hAnsi="Times New Roman" w:cs="Times New Roman"/>
          <w:b/>
          <w:sz w:val="24"/>
          <w:szCs w:val="60"/>
          <w:rPrChange w:id="3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  <w:t>Job 3: 3-D Pie Chart</w:t>
      </w:r>
      <w:r w:rsidRPr="00E72C23">
        <w:rPr>
          <w:rFonts w:ascii="Times New Roman" w:hAnsi="Times New Roman" w:cs="Times New Roman"/>
          <w:b/>
          <w:sz w:val="24"/>
          <w:szCs w:val="60"/>
          <w:rPrChange w:id="4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  <w:rPrChange w:id="5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  <w:rPrChange w:id="6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  <w:rPrChange w:id="7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  <w:rPrChange w:id="8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  <w:t>__________ (50 points)</w:t>
      </w:r>
    </w:p>
    <w:p w14:paraId="38556B8E" w14:textId="77777777" w:rsidR="002622A3" w:rsidRPr="00E72C23" w:rsidRDefault="002622A3" w:rsidP="002622A3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rPrChange w:id="9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</w:pPr>
      <w:r w:rsidRPr="00E72C23">
        <w:rPr>
          <w:rFonts w:ascii="Times New Roman" w:hAnsi="Times New Roman" w:cs="Times New Roman"/>
          <w:b/>
          <w:sz w:val="24"/>
          <w:szCs w:val="60"/>
          <w:rPrChange w:id="10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  <w:rPrChange w:id="11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  <w:rPrChange w:id="12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  <w:rPrChange w:id="13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proofErr w:type="gramStart"/>
      <w:r w:rsidRPr="00E72C23">
        <w:rPr>
          <w:rFonts w:ascii="Times New Roman" w:hAnsi="Times New Roman" w:cs="Times New Roman"/>
          <w:b/>
          <w:sz w:val="24"/>
          <w:szCs w:val="60"/>
          <w:rPrChange w:id="14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>TOTAL POINTS</w:t>
      </w:r>
      <w:proofErr w:type="gramEnd"/>
      <w:r w:rsidRPr="00E72C23">
        <w:rPr>
          <w:rFonts w:ascii="Times New Roman" w:hAnsi="Times New Roman" w:cs="Times New Roman"/>
          <w:b/>
          <w:sz w:val="24"/>
          <w:szCs w:val="60"/>
          <w:rPrChange w:id="15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 xml:space="preserve"> </w:t>
      </w:r>
      <w:r w:rsidRPr="00E72C23">
        <w:rPr>
          <w:rFonts w:ascii="Times New Roman" w:hAnsi="Times New Roman" w:cs="Times New Roman"/>
          <w:b/>
          <w:sz w:val="24"/>
          <w:szCs w:val="60"/>
          <w:rPrChange w:id="16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E72C23">
        <w:rPr>
          <w:rFonts w:ascii="Times New Roman" w:hAnsi="Times New Roman" w:cs="Times New Roman"/>
          <w:b/>
          <w:sz w:val="24"/>
          <w:szCs w:val="60"/>
          <w:rPrChange w:id="17" w:author="Amber McNew" w:date="2021-08-16T15:26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  <w:t>__________ (310 points)</w:t>
      </w:r>
    </w:p>
    <w:p w14:paraId="321D4CE5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291BC875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9E5ED1F" w14:textId="77777777" w:rsidR="006C5DDB" w:rsidRPr="00FC3E9A" w:rsidRDefault="006C5DDB" w:rsidP="004C6B99">
      <w:pPr>
        <w:jc w:val="center"/>
        <w:outlineLvl w:val="0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 xml:space="preserve">:  </w:t>
      </w:r>
      <w:r w:rsidR="007A36C6">
        <w:rPr>
          <w:rFonts w:ascii="Times New Roman" w:hAnsi="Times New Roman" w:cs="Times New Roman"/>
          <w:b/>
          <w:sz w:val="52"/>
          <w:szCs w:val="60"/>
        </w:rPr>
        <w:t>9</w:t>
      </w:r>
      <w:r w:rsidRPr="00B4482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3AA10DF6" w14:textId="77777777" w:rsidR="002622A3" w:rsidRDefault="002622A3" w:rsidP="002622A3">
      <w:pPr>
        <w:outlineLvl w:val="0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4FA1650B" w14:textId="77777777" w:rsidR="002622A3" w:rsidRPr="001964AD" w:rsidRDefault="002622A3" w:rsidP="002622A3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7DAE2631" w14:textId="77777777" w:rsidR="002622A3" w:rsidRDefault="002622A3" w:rsidP="002622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 xml:space="preserve">Member must hand in this test booklet and all printouts if any. </w:t>
      </w:r>
    </w:p>
    <w:p w14:paraId="1CFC25C8" w14:textId="77777777" w:rsidR="002622A3" w:rsidRPr="008D62A9" w:rsidRDefault="002622A3" w:rsidP="002622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14:paraId="1042266D" w14:textId="77777777" w:rsidR="002622A3" w:rsidRDefault="002622A3" w:rsidP="002622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4C8E2FC" w14:textId="77777777" w:rsidR="002622A3" w:rsidRDefault="002622A3" w:rsidP="002622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 xml:space="preserve">Put your Member ID and printout number in the right section of the footer on each printout unless instructed otherwise. Your name or initials should </w:t>
      </w:r>
      <w:r w:rsidRPr="008D62A9">
        <w:rPr>
          <w:rFonts w:ascii="Times New Roman" w:hAnsi="Times New Roman" w:cs="Times New Roman"/>
          <w:i/>
          <w:sz w:val="24"/>
          <w:szCs w:val="24"/>
        </w:rPr>
        <w:t>not</w:t>
      </w:r>
      <w:r w:rsidRPr="008D62A9">
        <w:rPr>
          <w:rFonts w:ascii="Times New Roman" w:hAnsi="Times New Roman" w:cs="Times New Roman"/>
          <w:sz w:val="24"/>
          <w:szCs w:val="24"/>
        </w:rPr>
        <w:t xml:space="preserve"> appear on any work you submit.</w:t>
      </w:r>
    </w:p>
    <w:p w14:paraId="39B8D103" w14:textId="77777777" w:rsidR="002622A3" w:rsidRDefault="002622A3" w:rsidP="002622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If you finish before the end of the testing time, notify the proctor. Time may be a factor in determining the winner in the event of a tie.</w:t>
      </w:r>
    </w:p>
    <w:p w14:paraId="02373669" w14:textId="77777777" w:rsidR="002622A3" w:rsidRPr="008D62A9" w:rsidRDefault="002622A3" w:rsidP="002622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When turning in your contest, the jobs should be arranged in printout order.</w:t>
      </w:r>
    </w:p>
    <w:p w14:paraId="1B2F1737" w14:textId="77777777" w:rsidR="002622A3" w:rsidRDefault="002622A3" w:rsidP="002622A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89A4DE1" w14:textId="77777777" w:rsidR="002622A3" w:rsidRDefault="002622A3" w:rsidP="002622A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2AAAAB9" w14:textId="77777777" w:rsidR="002622A3" w:rsidRPr="006469D4" w:rsidRDefault="002622A3" w:rsidP="002622A3">
      <w:pPr>
        <w:outlineLvl w:val="0"/>
        <w:rPr>
          <w:rFonts w:ascii="Times New Roman" w:hAnsi="Times New Roman" w:cs="Times New Roman"/>
          <w:b/>
          <w:sz w:val="24"/>
          <w:szCs w:val="60"/>
        </w:rPr>
      </w:pPr>
      <w:r w:rsidRPr="005C1643">
        <w:rPr>
          <w:rFonts w:ascii="Times New Roman" w:hAnsi="Times New Roman" w:cs="Times New Roman"/>
          <w:b/>
          <w:sz w:val="24"/>
          <w:szCs w:val="60"/>
        </w:rPr>
        <w:t>SCENARIO:</w:t>
      </w:r>
    </w:p>
    <w:p w14:paraId="1D90569F" w14:textId="786449F4" w:rsidR="004C6B99" w:rsidRDefault="002622A3" w:rsidP="002622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You work for Andrew’s Furniture Shop and are an assistant in the payroll office. Your boss is attending a department meeting on Thursday, and you need to have a spreadsheet report of the first 3 months of sales by each salesperson.  It must also include the commission that the company has paid out for those three months to each of the salespersons.</w:t>
      </w:r>
      <w:del w:id="18" w:author="Dawson, John" w:date="2021-07-13T13:59:00Z">
        <w:r w:rsidR="004C6B99" w:rsidDel="002D7B6B">
          <w:rPr>
            <w:rFonts w:ascii="Times New Roman" w:hAnsi="Times New Roman" w:cs="Times New Roman"/>
            <w:b/>
            <w:sz w:val="24"/>
            <w:szCs w:val="24"/>
          </w:rPr>
          <w:delText>.</w:delText>
        </w:r>
      </w:del>
      <w:r w:rsidR="004C6B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8FB83A" w14:textId="2E7E6BE0" w:rsidR="00F716E6" w:rsidRPr="002622A3" w:rsidRDefault="004C6B99" w:rsidP="002622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109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0"/>
        <w:gridCol w:w="1080"/>
        <w:gridCol w:w="1260"/>
      </w:tblGrid>
      <w:tr w:rsidR="002622A3" w:rsidRPr="00E72C23" w14:paraId="133B465E" w14:textId="77777777" w:rsidTr="00B13026">
        <w:trPr>
          <w:trHeight w:val="360"/>
        </w:trPr>
        <w:tc>
          <w:tcPr>
            <w:tcW w:w="8640" w:type="dxa"/>
            <w:shd w:val="clear" w:color="auto" w:fill="D9D9D9"/>
            <w:vAlign w:val="center"/>
          </w:tcPr>
          <w:p w14:paraId="4DC11E90" w14:textId="77777777" w:rsidR="002622A3" w:rsidRPr="00E72C23" w:rsidRDefault="002622A3" w:rsidP="00B13026">
            <w:pPr>
              <w:tabs>
                <w:tab w:val="left" w:pos="2190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72C23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Job 1 (Worksheets with answers and formulas)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04BE6610" w14:textId="77777777" w:rsidR="002622A3" w:rsidRPr="00E72C23" w:rsidRDefault="002622A3" w:rsidP="00B1302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2C23">
              <w:rPr>
                <w:rFonts w:ascii="Times New Roman" w:hAnsi="Times New Roman" w:cs="Times New Roman"/>
                <w:b/>
                <w:sz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175E2EEF" w14:textId="77777777" w:rsidR="002622A3" w:rsidRPr="00E72C23" w:rsidRDefault="002622A3" w:rsidP="00B13026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2C23">
              <w:rPr>
                <w:rFonts w:ascii="Times New Roman" w:hAnsi="Times New Roman" w:cs="Times New Roman"/>
                <w:b/>
                <w:sz w:val="24"/>
              </w:rPr>
              <w:t>Points Earned</w:t>
            </w:r>
          </w:p>
        </w:tc>
      </w:tr>
      <w:tr w:rsidR="002622A3" w:rsidRPr="00E72C23" w14:paraId="7B6B54F7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640738D2" w14:textId="5BEF0FEA" w:rsidR="002622A3" w:rsidRPr="00E72C23" w:rsidRDefault="00E72C23" w:rsidP="00B1302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Member ID</w:t>
            </w:r>
            <w:r w:rsidR="002622A3" w:rsidRPr="00E72C23">
              <w:rPr>
                <w:rFonts w:ascii="Times New Roman" w:hAnsi="Times New Roman" w:cs="Times New Roman"/>
              </w:rPr>
              <w:t xml:space="preserve"> and Job # in right section of footer</w:t>
            </w:r>
          </w:p>
        </w:tc>
        <w:tc>
          <w:tcPr>
            <w:tcW w:w="1080" w:type="dxa"/>
            <w:vAlign w:val="center"/>
          </w:tcPr>
          <w:p w14:paraId="041BC4BB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3856F7C0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57F35631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5FA78E3A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 pt. Times New Roman font used for data</w:t>
            </w:r>
          </w:p>
        </w:tc>
        <w:tc>
          <w:tcPr>
            <w:tcW w:w="1080" w:type="dxa"/>
            <w:vAlign w:val="center"/>
          </w:tcPr>
          <w:p w14:paraId="3A0822B5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65285936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405A92B5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2D3E6D05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Landscape orientation with narrow margins</w:t>
            </w:r>
          </w:p>
        </w:tc>
        <w:tc>
          <w:tcPr>
            <w:tcW w:w="1080" w:type="dxa"/>
            <w:vAlign w:val="center"/>
          </w:tcPr>
          <w:p w14:paraId="4EE91CC7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6001CE77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7612D6C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6DBAFDAC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 xml:space="preserve">Worksheet printed landscape on one page centered vertically and horizontally </w:t>
            </w:r>
          </w:p>
        </w:tc>
        <w:tc>
          <w:tcPr>
            <w:tcW w:w="1080" w:type="dxa"/>
            <w:vAlign w:val="center"/>
          </w:tcPr>
          <w:p w14:paraId="39A29A1C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2DFEE9EE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52F346EE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56185988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Type in cell A1 Andrew’s Furniture Shop</w:t>
            </w:r>
          </w:p>
        </w:tc>
        <w:tc>
          <w:tcPr>
            <w:tcW w:w="1080" w:type="dxa"/>
            <w:vAlign w:val="center"/>
          </w:tcPr>
          <w:p w14:paraId="7F2F9350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5F336D41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1E59EC1A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59F4FD03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Type in cell A2 Sales Commission Summary</w:t>
            </w:r>
          </w:p>
        </w:tc>
        <w:tc>
          <w:tcPr>
            <w:tcW w:w="1080" w:type="dxa"/>
            <w:vAlign w:val="center"/>
          </w:tcPr>
          <w:p w14:paraId="269B5327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2FD1CAB2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3B124899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7AC36853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Type in cell C4 place .25</w:t>
            </w:r>
          </w:p>
        </w:tc>
        <w:tc>
          <w:tcPr>
            <w:tcW w:w="1080" w:type="dxa"/>
            <w:vAlign w:val="center"/>
          </w:tcPr>
          <w:p w14:paraId="358631E9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783597ED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E6D2EC2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4777E5D5" w14:textId="77777777" w:rsidR="002622A3" w:rsidRPr="00E72C23" w:rsidRDefault="002622A3" w:rsidP="00B1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Information shown in picture typed correctly</w:t>
            </w:r>
          </w:p>
        </w:tc>
        <w:tc>
          <w:tcPr>
            <w:tcW w:w="1080" w:type="dxa"/>
            <w:vAlign w:val="center"/>
          </w:tcPr>
          <w:p w14:paraId="5DB8E475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0" w:type="dxa"/>
            <w:vAlign w:val="center"/>
          </w:tcPr>
          <w:p w14:paraId="192152AB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33D2AF1C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2DA78AA4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Insert 5 new rows at A16</w:t>
            </w:r>
          </w:p>
        </w:tc>
        <w:tc>
          <w:tcPr>
            <w:tcW w:w="1080" w:type="dxa"/>
            <w:vAlign w:val="center"/>
          </w:tcPr>
          <w:p w14:paraId="0F7E77F8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01CD1607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0C5F05C9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3494913A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Enter the 5 new sales personnel information starting in cell A16</w:t>
            </w:r>
          </w:p>
        </w:tc>
        <w:tc>
          <w:tcPr>
            <w:tcW w:w="1080" w:type="dxa"/>
            <w:vAlign w:val="center"/>
          </w:tcPr>
          <w:p w14:paraId="42943690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4AFDF9A5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A514B39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346DB781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In cell D7, insert a formula that calculates the sales commission in C4 and fill down to D20</w:t>
            </w:r>
          </w:p>
        </w:tc>
        <w:tc>
          <w:tcPr>
            <w:tcW w:w="1080" w:type="dxa"/>
            <w:vAlign w:val="center"/>
          </w:tcPr>
          <w:p w14:paraId="70258E47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6BD01F65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5F88727E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0BBF81FB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Copy and fill this formula to cells F7:F20 and H7:H20.</w:t>
            </w:r>
          </w:p>
        </w:tc>
        <w:tc>
          <w:tcPr>
            <w:tcW w:w="1080" w:type="dxa"/>
            <w:vAlign w:val="center"/>
          </w:tcPr>
          <w:p w14:paraId="4CEA3D78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514502C7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4AB22E6A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109D42B0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Place a formula in Cell I8 that calculates the total amount of commission each sales person eared for the three months and fill this formula down to I21</w:t>
            </w:r>
          </w:p>
        </w:tc>
        <w:tc>
          <w:tcPr>
            <w:tcW w:w="1080" w:type="dxa"/>
            <w:vAlign w:val="center"/>
          </w:tcPr>
          <w:p w14:paraId="7C141786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29D77BB9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7352A3D1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30AB79EA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Insert a formula in cell D22 that calculates the average sales commission for the month and copy to cells F22 and H22</w:t>
            </w:r>
          </w:p>
        </w:tc>
        <w:tc>
          <w:tcPr>
            <w:tcW w:w="1080" w:type="dxa"/>
            <w:vAlign w:val="center"/>
          </w:tcPr>
          <w:p w14:paraId="3D70E4F1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2F0BD0B6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4AF93EF1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446370A0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Insert a formula in cell D22 that calculates the average sales commission for the month and copy to cells F22 and H22</w:t>
            </w:r>
          </w:p>
        </w:tc>
        <w:tc>
          <w:tcPr>
            <w:tcW w:w="1080" w:type="dxa"/>
            <w:vAlign w:val="center"/>
          </w:tcPr>
          <w:p w14:paraId="35E492F3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1CE6528A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5E5BA43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56F06FFA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Insert a formula in cell D24 that calculates the lowest sales commission for the month and copy to cells F24 and H24</w:t>
            </w:r>
          </w:p>
        </w:tc>
        <w:tc>
          <w:tcPr>
            <w:tcW w:w="1080" w:type="dxa"/>
            <w:vAlign w:val="center"/>
          </w:tcPr>
          <w:p w14:paraId="6104AE26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0B99C9F7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6C694951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79275249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Insert a formula in cell D25 that calculates the highest sales commission for the month and copy to cells F25 and H25</w:t>
            </w:r>
          </w:p>
        </w:tc>
        <w:tc>
          <w:tcPr>
            <w:tcW w:w="1080" w:type="dxa"/>
            <w:vAlign w:val="center"/>
          </w:tcPr>
          <w:p w14:paraId="748CB254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54A22B70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5E47139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1E2E9C44" w14:textId="77777777" w:rsidR="002622A3" w:rsidRPr="00E72C23" w:rsidRDefault="002622A3" w:rsidP="00B13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 xml:space="preserve">Print a copy of the worksheet with gridlines, adjust column widths to </w:t>
            </w:r>
            <w:r w:rsidRPr="00E72C23">
              <w:rPr>
                <w:rFonts w:ascii="Times New Roman" w:hAnsi="Times New Roman" w:cs="Times New Roman"/>
                <w:b/>
                <w:sz w:val="24"/>
                <w:szCs w:val="24"/>
              </w:rPr>
              <w:t>make all data visible</w:t>
            </w:r>
          </w:p>
        </w:tc>
        <w:tc>
          <w:tcPr>
            <w:tcW w:w="1080" w:type="dxa"/>
            <w:vAlign w:val="center"/>
          </w:tcPr>
          <w:p w14:paraId="7D2DAFA5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5CB85011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759E6C58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47D85167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 xml:space="preserve">Print a copy of the worksheet with gridlines, adjust column widths to make all data visible with the </w:t>
            </w:r>
            <w:r w:rsidRPr="00E72C23">
              <w:rPr>
                <w:rFonts w:ascii="Times New Roman" w:hAnsi="Times New Roman" w:cs="Times New Roman"/>
                <w:b/>
                <w:sz w:val="24"/>
                <w:szCs w:val="24"/>
              </w:rPr>
              <w:t>formulas showing</w:t>
            </w:r>
            <w:r w:rsidRPr="00E72C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0B7B103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320E9CB4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4F03BDA9" w14:textId="77777777" w:rsidTr="00B13026">
        <w:trPr>
          <w:trHeight w:val="360"/>
        </w:trPr>
        <w:tc>
          <w:tcPr>
            <w:tcW w:w="8640" w:type="dxa"/>
            <w:vAlign w:val="center"/>
          </w:tcPr>
          <w:p w14:paraId="59AF6CB2" w14:textId="77777777" w:rsidR="002622A3" w:rsidRPr="00E72C23" w:rsidRDefault="002622A3" w:rsidP="00B13026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E72C23">
              <w:rPr>
                <w:rFonts w:ascii="Times New Roman" w:hAnsi="Times New Roman" w:cs="Times New Roman"/>
                <w:b/>
              </w:rPr>
              <w:t>Subtotal</w:t>
            </w:r>
          </w:p>
        </w:tc>
        <w:tc>
          <w:tcPr>
            <w:tcW w:w="1080" w:type="dxa"/>
            <w:vAlign w:val="center"/>
          </w:tcPr>
          <w:p w14:paraId="39E9C4E7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E72C23">
              <w:rPr>
                <w:rFonts w:ascii="Times New Roman" w:hAnsi="Times New Roman" w:cs="Times New Roman"/>
                <w:b/>
              </w:rPr>
              <w:fldChar w:fldCharType="begin"/>
            </w:r>
            <w:r w:rsidRPr="00E72C23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E72C23">
              <w:rPr>
                <w:rFonts w:ascii="Times New Roman" w:hAnsi="Times New Roman" w:cs="Times New Roman"/>
                <w:b/>
              </w:rPr>
              <w:fldChar w:fldCharType="separate"/>
            </w:r>
            <w:r w:rsidRPr="00E72C23">
              <w:rPr>
                <w:rFonts w:ascii="Times New Roman" w:hAnsi="Times New Roman" w:cs="Times New Roman"/>
                <w:b/>
                <w:noProof/>
              </w:rPr>
              <w:t>170</w:t>
            </w:r>
            <w:r w:rsidRPr="00E72C23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58339C65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4FAF5A28" w14:textId="3531B77C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tbl>
      <w:tblPr>
        <w:tblW w:w="109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0"/>
        <w:gridCol w:w="1350"/>
        <w:gridCol w:w="1260"/>
      </w:tblGrid>
      <w:tr w:rsidR="002622A3" w:rsidRPr="00E72C23" w14:paraId="71E02F26" w14:textId="77777777" w:rsidTr="00B13026">
        <w:trPr>
          <w:trHeight w:val="360"/>
        </w:trPr>
        <w:tc>
          <w:tcPr>
            <w:tcW w:w="8370" w:type="dxa"/>
            <w:shd w:val="clear" w:color="auto" w:fill="D9D9D9"/>
            <w:vAlign w:val="center"/>
          </w:tcPr>
          <w:p w14:paraId="67A4CEF7" w14:textId="77777777" w:rsidR="002622A3" w:rsidRPr="00E72C23" w:rsidRDefault="002622A3" w:rsidP="00B13026">
            <w:pPr>
              <w:tabs>
                <w:tab w:val="left" w:pos="2190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72C23">
              <w:rPr>
                <w:rFonts w:ascii="Times New Roman" w:hAnsi="Times New Roman" w:cs="Times New Roman"/>
                <w:b/>
                <w:sz w:val="24"/>
                <w:szCs w:val="28"/>
              </w:rPr>
              <w:t>Job 2 (Formatting worksheet)</w:t>
            </w:r>
          </w:p>
        </w:tc>
        <w:tc>
          <w:tcPr>
            <w:tcW w:w="1350" w:type="dxa"/>
            <w:shd w:val="clear" w:color="auto" w:fill="D9D9D9"/>
            <w:vAlign w:val="center"/>
          </w:tcPr>
          <w:p w14:paraId="38A4D823" w14:textId="77777777" w:rsidR="002622A3" w:rsidRPr="00E72C23" w:rsidRDefault="002622A3" w:rsidP="00B1302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2C23">
              <w:rPr>
                <w:rFonts w:ascii="Times New Roman" w:hAnsi="Times New Roman" w:cs="Times New Roman"/>
                <w:b/>
                <w:sz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27047A9A" w14:textId="77777777" w:rsidR="002622A3" w:rsidRPr="00E72C23" w:rsidRDefault="002622A3" w:rsidP="00B13026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2C23">
              <w:rPr>
                <w:rFonts w:ascii="Times New Roman" w:hAnsi="Times New Roman" w:cs="Times New Roman"/>
                <w:b/>
                <w:sz w:val="24"/>
              </w:rPr>
              <w:t>Points Earned</w:t>
            </w:r>
          </w:p>
        </w:tc>
      </w:tr>
      <w:tr w:rsidR="002622A3" w:rsidRPr="00E72C23" w14:paraId="48377CE1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407DB067" w14:textId="7AC2E9B3" w:rsidR="002622A3" w:rsidRPr="00E72C23" w:rsidRDefault="00E72C23" w:rsidP="00B1302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Member ID</w:t>
            </w:r>
            <w:r w:rsidR="002622A3" w:rsidRPr="00E72C23">
              <w:rPr>
                <w:rFonts w:ascii="Times New Roman" w:hAnsi="Times New Roman" w:cs="Times New Roman"/>
              </w:rPr>
              <w:t xml:space="preserve"> and Job # in right section of footer</w:t>
            </w:r>
          </w:p>
        </w:tc>
        <w:tc>
          <w:tcPr>
            <w:tcW w:w="1350" w:type="dxa"/>
            <w:vAlign w:val="center"/>
          </w:tcPr>
          <w:p w14:paraId="30E532F7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63E0F583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53632B8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13BE98DC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Merge and center A1 through I1</w:t>
            </w:r>
          </w:p>
        </w:tc>
        <w:tc>
          <w:tcPr>
            <w:tcW w:w="1350" w:type="dxa"/>
            <w:vAlign w:val="center"/>
          </w:tcPr>
          <w:p w14:paraId="11FAF097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62EC7AF7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5058388A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2B448048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Merge and center the subtitle A2 through I2</w:t>
            </w:r>
          </w:p>
        </w:tc>
        <w:tc>
          <w:tcPr>
            <w:tcW w:w="1350" w:type="dxa"/>
            <w:vAlign w:val="center"/>
          </w:tcPr>
          <w:p w14:paraId="7DFA0FE9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7D4161F7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54CF91C5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637DF10E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Format both the title and subtitle to a title cell style</w:t>
            </w:r>
          </w:p>
        </w:tc>
        <w:tc>
          <w:tcPr>
            <w:tcW w:w="1350" w:type="dxa"/>
            <w:vAlign w:val="center"/>
          </w:tcPr>
          <w:p w14:paraId="719587A4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10818B74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19783DAC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3A1807FC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Insert the image of the table set on the left of the title and subtitle. Format this image to a height of .77” and width of 1.19”.</w:t>
            </w:r>
          </w:p>
        </w:tc>
        <w:tc>
          <w:tcPr>
            <w:tcW w:w="1350" w:type="dxa"/>
            <w:vAlign w:val="center"/>
          </w:tcPr>
          <w:p w14:paraId="46F72B15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133CAAFC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19206FA0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34E2A4D6" w14:textId="77777777" w:rsidR="002622A3" w:rsidRPr="00E72C23" w:rsidRDefault="002622A3" w:rsidP="00B13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Format the image with picture style “drop shadow rectangle”</w:t>
            </w:r>
          </w:p>
        </w:tc>
        <w:tc>
          <w:tcPr>
            <w:tcW w:w="1350" w:type="dxa"/>
            <w:vAlign w:val="center"/>
          </w:tcPr>
          <w:p w14:paraId="75DA65CE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5680754A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639B0766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0C671B81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Format cell C4 to a percentage</w:t>
            </w:r>
          </w:p>
        </w:tc>
        <w:tc>
          <w:tcPr>
            <w:tcW w:w="1350" w:type="dxa"/>
            <w:vAlign w:val="center"/>
          </w:tcPr>
          <w:p w14:paraId="6A96D730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37CA3689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618E3F6E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4D77C7E5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Add a border to the bottom of fro A6 to I6</w:t>
            </w:r>
          </w:p>
        </w:tc>
        <w:tc>
          <w:tcPr>
            <w:tcW w:w="1350" w:type="dxa"/>
            <w:vAlign w:val="center"/>
          </w:tcPr>
          <w:p w14:paraId="073C6EFE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347AAEBC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012A8083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292456B3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Add a double border style on the right side of cells D6:D20, F6:F20, and H6:H20</w:t>
            </w:r>
          </w:p>
        </w:tc>
        <w:tc>
          <w:tcPr>
            <w:tcW w:w="1350" w:type="dxa"/>
            <w:vAlign w:val="center"/>
          </w:tcPr>
          <w:p w14:paraId="721ECE8A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  <w:vAlign w:val="center"/>
          </w:tcPr>
          <w:p w14:paraId="22E68935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21669C1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5690D54A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Format C7:I20, D22:D25, F22:F25, and H22:H25 as currency with 2 decimal places</w:t>
            </w:r>
          </w:p>
        </w:tc>
        <w:tc>
          <w:tcPr>
            <w:tcW w:w="1350" w:type="dxa"/>
            <w:vAlign w:val="center"/>
          </w:tcPr>
          <w:p w14:paraId="0D535E77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525BAD5B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0D5EEA42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50E3E7F4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Sort the data on Sales Persons last name column in alphabetical order</w:t>
            </w:r>
          </w:p>
        </w:tc>
        <w:tc>
          <w:tcPr>
            <w:tcW w:w="1350" w:type="dxa"/>
            <w:vAlign w:val="center"/>
          </w:tcPr>
          <w:p w14:paraId="5246697C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72499ED3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5B0BA93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0D4DA525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Print out the formatted spreadsheet</w:t>
            </w:r>
          </w:p>
        </w:tc>
        <w:tc>
          <w:tcPr>
            <w:tcW w:w="1350" w:type="dxa"/>
            <w:vAlign w:val="center"/>
          </w:tcPr>
          <w:p w14:paraId="76C534A2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068133E6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75D6C771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07F25FD7" w14:textId="77777777" w:rsidR="002622A3" w:rsidRPr="00E72C23" w:rsidRDefault="002622A3" w:rsidP="00B13026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E72C23">
              <w:rPr>
                <w:rFonts w:ascii="Times New Roman" w:hAnsi="Times New Roman" w:cs="Times New Roman"/>
                <w:b/>
              </w:rPr>
              <w:t>Subtotal</w:t>
            </w:r>
          </w:p>
        </w:tc>
        <w:tc>
          <w:tcPr>
            <w:tcW w:w="1350" w:type="dxa"/>
            <w:vAlign w:val="center"/>
          </w:tcPr>
          <w:p w14:paraId="785364B0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E72C23">
              <w:rPr>
                <w:rFonts w:ascii="Times New Roman" w:hAnsi="Times New Roman" w:cs="Times New Roman"/>
                <w:b/>
              </w:rPr>
              <w:t>90</w:t>
            </w:r>
          </w:p>
        </w:tc>
        <w:tc>
          <w:tcPr>
            <w:tcW w:w="1260" w:type="dxa"/>
            <w:vAlign w:val="center"/>
          </w:tcPr>
          <w:p w14:paraId="324AACDF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14:paraId="4F58D6DA" w14:textId="5EC46CB5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tbl>
      <w:tblPr>
        <w:tblW w:w="109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0"/>
        <w:gridCol w:w="1350"/>
        <w:gridCol w:w="1260"/>
      </w:tblGrid>
      <w:tr w:rsidR="002622A3" w:rsidRPr="00E72C23" w14:paraId="0BB34C23" w14:textId="77777777" w:rsidTr="00B13026">
        <w:trPr>
          <w:trHeight w:val="360"/>
        </w:trPr>
        <w:tc>
          <w:tcPr>
            <w:tcW w:w="8370" w:type="dxa"/>
            <w:shd w:val="clear" w:color="auto" w:fill="D9D9D9"/>
            <w:vAlign w:val="center"/>
          </w:tcPr>
          <w:p w14:paraId="23C64CAA" w14:textId="77777777" w:rsidR="002622A3" w:rsidRPr="00E72C23" w:rsidRDefault="002622A3" w:rsidP="00B13026">
            <w:pPr>
              <w:tabs>
                <w:tab w:val="left" w:pos="2190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72C23">
              <w:rPr>
                <w:rFonts w:ascii="Times New Roman" w:hAnsi="Times New Roman" w:cs="Times New Roman"/>
                <w:b/>
                <w:highlight w:val="yellow"/>
              </w:rPr>
              <w:br w:type="page"/>
            </w:r>
            <w:r w:rsidRPr="00E72C23">
              <w:rPr>
                <w:rFonts w:ascii="Times New Roman" w:hAnsi="Times New Roman" w:cs="Times New Roman"/>
                <w:b/>
                <w:sz w:val="24"/>
                <w:szCs w:val="28"/>
              </w:rPr>
              <w:t>Job 3 (3D Pie Chart)</w:t>
            </w:r>
          </w:p>
        </w:tc>
        <w:tc>
          <w:tcPr>
            <w:tcW w:w="1350" w:type="dxa"/>
            <w:shd w:val="clear" w:color="auto" w:fill="D9D9D9"/>
            <w:vAlign w:val="center"/>
          </w:tcPr>
          <w:p w14:paraId="0977D8E6" w14:textId="77777777" w:rsidR="002622A3" w:rsidRPr="00E72C23" w:rsidRDefault="002622A3" w:rsidP="00B1302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2C23">
              <w:rPr>
                <w:rFonts w:ascii="Times New Roman" w:hAnsi="Times New Roman" w:cs="Times New Roman"/>
                <w:b/>
                <w:sz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55C89970" w14:textId="77777777" w:rsidR="002622A3" w:rsidRPr="00E72C23" w:rsidRDefault="002622A3" w:rsidP="00B13026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72C23">
              <w:rPr>
                <w:rFonts w:ascii="Times New Roman" w:hAnsi="Times New Roman" w:cs="Times New Roman"/>
                <w:b/>
                <w:sz w:val="24"/>
              </w:rPr>
              <w:t>Points Earned</w:t>
            </w:r>
          </w:p>
        </w:tc>
      </w:tr>
      <w:tr w:rsidR="002622A3" w:rsidRPr="00E72C23" w14:paraId="44234F63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787C8426" w14:textId="03ADAD02" w:rsidR="002622A3" w:rsidRPr="00E72C23" w:rsidRDefault="00E72C23" w:rsidP="00B1302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Member ID</w:t>
            </w:r>
            <w:r w:rsidR="002622A3" w:rsidRPr="00E72C23">
              <w:rPr>
                <w:rFonts w:ascii="Times New Roman" w:hAnsi="Times New Roman" w:cs="Times New Roman"/>
              </w:rPr>
              <w:t xml:space="preserve"> and Job # in right section of footer</w:t>
            </w:r>
          </w:p>
        </w:tc>
        <w:tc>
          <w:tcPr>
            <w:tcW w:w="1350" w:type="dxa"/>
            <w:vAlign w:val="center"/>
          </w:tcPr>
          <w:p w14:paraId="5BE690CD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374DF100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535472BB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19A96042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Select the chart style 8</w:t>
            </w:r>
          </w:p>
        </w:tc>
        <w:tc>
          <w:tcPr>
            <w:tcW w:w="1350" w:type="dxa"/>
            <w:vAlign w:val="center"/>
          </w:tcPr>
          <w:p w14:paraId="11DE8EE8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221D2656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73DE2EC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69C24054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Title the chart Total Commission Paid in the 1</w:t>
            </w:r>
            <w:r w:rsidRPr="00E72C23">
              <w:rPr>
                <w:rFonts w:ascii="Times New Roman" w:hAnsi="Times New Roman" w:cs="Times New Roman"/>
                <w:vertAlign w:val="superscript"/>
              </w:rPr>
              <w:t>st</w:t>
            </w:r>
            <w:r w:rsidRPr="00E72C23">
              <w:rPr>
                <w:rFonts w:ascii="Times New Roman" w:hAnsi="Times New Roman" w:cs="Times New Roman"/>
              </w:rPr>
              <w:t xml:space="preserve"> Quarter to Salesperson</w:t>
            </w:r>
          </w:p>
        </w:tc>
        <w:tc>
          <w:tcPr>
            <w:tcW w:w="1350" w:type="dxa"/>
            <w:vAlign w:val="center"/>
          </w:tcPr>
          <w:p w14:paraId="5C2AD2E5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71E9891C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985D8BF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0C373302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Title is Arial Black font size 12</w:t>
            </w:r>
          </w:p>
        </w:tc>
        <w:tc>
          <w:tcPr>
            <w:tcW w:w="1350" w:type="dxa"/>
            <w:vAlign w:val="center"/>
          </w:tcPr>
          <w:p w14:paraId="3CAC7AD7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0" w:type="dxa"/>
            <w:vAlign w:val="center"/>
          </w:tcPr>
          <w:p w14:paraId="3FF15CE7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202AA2D7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0ED8CE2A" w14:textId="77777777" w:rsidR="002622A3" w:rsidRPr="00E72C23" w:rsidRDefault="002622A3" w:rsidP="00B130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</w:rPr>
              <w:t>No legend shown</w:t>
            </w:r>
          </w:p>
        </w:tc>
        <w:tc>
          <w:tcPr>
            <w:tcW w:w="1350" w:type="dxa"/>
            <w:vAlign w:val="center"/>
          </w:tcPr>
          <w:p w14:paraId="2E69CC45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2BCE3096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3284BD27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1EB5DC5D" w14:textId="77777777" w:rsidR="002622A3" w:rsidRPr="00E72C23" w:rsidRDefault="002622A3" w:rsidP="00B130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Salesperson shows sale as percentage</w:t>
            </w:r>
          </w:p>
        </w:tc>
        <w:tc>
          <w:tcPr>
            <w:tcW w:w="1350" w:type="dxa"/>
            <w:vAlign w:val="center"/>
          </w:tcPr>
          <w:p w14:paraId="41D38F7C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6C346E9F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40EFB641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29595085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  <w:sz w:val="24"/>
                <w:szCs w:val="24"/>
              </w:rPr>
              <w:t>Pull out the pie section of the sales person with the largest percentage</w:t>
            </w:r>
          </w:p>
        </w:tc>
        <w:tc>
          <w:tcPr>
            <w:tcW w:w="1350" w:type="dxa"/>
            <w:vAlign w:val="center"/>
          </w:tcPr>
          <w:p w14:paraId="6272BF81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672992C0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17C7B157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472FA1AC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2C23">
              <w:rPr>
                <w:rFonts w:ascii="Times New Roman" w:hAnsi="Times New Roman" w:cs="Times New Roman"/>
              </w:rPr>
              <w:t>Print out the formatted chart in black and white</w:t>
            </w:r>
          </w:p>
        </w:tc>
        <w:tc>
          <w:tcPr>
            <w:tcW w:w="1350" w:type="dxa"/>
            <w:vAlign w:val="center"/>
          </w:tcPr>
          <w:p w14:paraId="095A16F5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vAlign w:val="center"/>
          </w:tcPr>
          <w:p w14:paraId="602F75D1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4FAE884C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62EB04FC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  <w:b/>
              </w:rPr>
              <w:t>Subtotal</w:t>
            </w:r>
          </w:p>
        </w:tc>
        <w:tc>
          <w:tcPr>
            <w:tcW w:w="1350" w:type="dxa"/>
            <w:vAlign w:val="center"/>
          </w:tcPr>
          <w:p w14:paraId="6D2B2218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E72C23">
              <w:rPr>
                <w:rFonts w:ascii="Times New Roman" w:hAnsi="Times New Roman" w:cs="Times New Roman"/>
                <w:b/>
              </w:rPr>
              <w:fldChar w:fldCharType="begin"/>
            </w:r>
            <w:r w:rsidRPr="00E72C23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E72C23">
              <w:rPr>
                <w:rFonts w:ascii="Times New Roman" w:hAnsi="Times New Roman" w:cs="Times New Roman"/>
                <w:b/>
              </w:rPr>
              <w:fldChar w:fldCharType="separate"/>
            </w:r>
            <w:r w:rsidRPr="00E72C23">
              <w:rPr>
                <w:rFonts w:ascii="Times New Roman" w:hAnsi="Times New Roman" w:cs="Times New Roman"/>
                <w:b/>
                <w:noProof/>
              </w:rPr>
              <w:t>50</w:t>
            </w:r>
            <w:r w:rsidRPr="00E72C23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AC7D7CC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622A3" w:rsidRPr="00E72C23" w14:paraId="7D4E44AB" w14:textId="77777777" w:rsidTr="00B13026">
        <w:trPr>
          <w:trHeight w:val="360"/>
        </w:trPr>
        <w:tc>
          <w:tcPr>
            <w:tcW w:w="8370" w:type="dxa"/>
            <w:vAlign w:val="center"/>
          </w:tcPr>
          <w:p w14:paraId="75AFA79E" w14:textId="77777777" w:rsidR="002622A3" w:rsidRPr="00E72C23" w:rsidRDefault="002622A3" w:rsidP="00B13026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E72C23">
              <w:rPr>
                <w:rFonts w:ascii="Times New Roman" w:hAnsi="Times New Roman" w:cs="Times New Roman"/>
                <w:b/>
              </w:rPr>
              <w:t>TOTAL POINTS</w:t>
            </w:r>
          </w:p>
        </w:tc>
        <w:tc>
          <w:tcPr>
            <w:tcW w:w="1350" w:type="dxa"/>
            <w:vAlign w:val="center"/>
          </w:tcPr>
          <w:p w14:paraId="6EBE5AB2" w14:textId="77777777" w:rsidR="002622A3" w:rsidRPr="00E72C23" w:rsidRDefault="002622A3" w:rsidP="00B13026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 w:rsidRPr="00E72C23">
              <w:rPr>
                <w:rFonts w:ascii="Times New Roman" w:hAnsi="Times New Roman" w:cs="Times New Roman"/>
                <w:b/>
              </w:rPr>
              <w:t>310</w:t>
            </w:r>
            <w:r w:rsidRPr="00E72C23">
              <w:rPr>
                <w:rFonts w:ascii="Times New Roman" w:hAnsi="Times New Roman" w:cs="Times New Roman"/>
                <w:b/>
              </w:rPr>
              <w:fldChar w:fldCharType="begin"/>
            </w:r>
            <w:r w:rsidRPr="00E72C23">
              <w:rPr>
                <w:rFonts w:ascii="Times New Roman" w:hAnsi="Times New Roman" w:cs="Times New Roman"/>
                <w:b/>
              </w:rPr>
              <w:instrText xml:space="preserve"> =50+125+170 </w:instrText>
            </w:r>
            <w:r w:rsidRPr="00E72C23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17AA5A13" w14:textId="77777777" w:rsidR="002622A3" w:rsidRPr="00E72C23" w:rsidRDefault="002622A3" w:rsidP="00B13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08B47BA" w14:textId="346E920A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10E55AC9" w14:textId="29205339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5825852D" w14:textId="281A9BA2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1FD1608F" w14:textId="0903B463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6E2BE6D8" w14:textId="21AB18F9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3BE9C154" w14:textId="2695DAC2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5DF60E81" w14:textId="0670D773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32060250" w14:textId="53A03464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4406CDCC" w14:textId="20368558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66A65350" w14:textId="7426D3E8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1A2EE75C" w14:textId="77777777" w:rsidR="00E72C23" w:rsidRDefault="00E72C2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1A7BEF52" w14:textId="77777777" w:rsidR="00E72C23" w:rsidRDefault="00E72C2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29163185" w14:textId="0F0A556D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  <w:r w:rsidRPr="00E72C23">
        <w:rPr>
          <w:rFonts w:ascii="Times New Roman" w:hAnsi="Times New Roman" w:cs="Times New Roman"/>
          <w:b/>
          <w:sz w:val="24"/>
          <w:szCs w:val="60"/>
        </w:rPr>
        <w:lastRenderedPageBreak/>
        <w:t>Job 1 – Unformatted</w:t>
      </w:r>
    </w:p>
    <w:p w14:paraId="02F7526F" w14:textId="414C4194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  <w:r w:rsidRPr="00E72C23">
        <w:rPr>
          <w:rFonts w:ascii="Times New Roman" w:hAnsi="Times New Roman" w:cs="Times New Roman"/>
          <w:b/>
          <w:noProof/>
          <w:sz w:val="24"/>
          <w:szCs w:val="60"/>
        </w:rPr>
        <w:drawing>
          <wp:inline distT="0" distB="0" distL="0" distR="0" wp14:anchorId="04A09DEC" wp14:editId="04987968">
            <wp:extent cx="5943600" cy="31686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ey_Job 1_Unformatte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C9313" w14:textId="6903C881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  <w:r w:rsidRPr="00E72C23">
        <w:rPr>
          <w:rFonts w:ascii="Times New Roman" w:hAnsi="Times New Roman" w:cs="Times New Roman"/>
          <w:b/>
          <w:noProof/>
          <w:sz w:val="24"/>
          <w:szCs w:val="60"/>
        </w:rPr>
        <w:drawing>
          <wp:anchor distT="0" distB="0" distL="114300" distR="114300" simplePos="0" relativeHeight="251659264" behindDoc="0" locked="0" layoutInCell="1" allowOverlap="1" wp14:anchorId="3E352621" wp14:editId="499715A9">
            <wp:simplePos x="0" y="0"/>
            <wp:positionH relativeFrom="page">
              <wp:posOffset>218940</wp:posOffset>
            </wp:positionH>
            <wp:positionV relativeFrom="paragraph">
              <wp:posOffset>290830</wp:posOffset>
            </wp:positionV>
            <wp:extent cx="7419676" cy="2034862"/>
            <wp:effectExtent l="0" t="0" r="0" b="3810"/>
            <wp:wrapThrough wrapText="bothSides">
              <wp:wrapPolygon edited="0">
                <wp:start x="0" y="0"/>
                <wp:lineTo x="0" y="21438"/>
                <wp:lineTo x="21519" y="21438"/>
                <wp:lineTo x="21519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ey_Job 1_Formul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9676" cy="2034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2C23">
        <w:rPr>
          <w:rFonts w:ascii="Times New Roman" w:hAnsi="Times New Roman" w:cs="Times New Roman"/>
          <w:b/>
          <w:sz w:val="24"/>
          <w:szCs w:val="60"/>
        </w:rPr>
        <w:t>Job 1 – Formulas</w:t>
      </w:r>
    </w:p>
    <w:p w14:paraId="512FE2B1" w14:textId="242441AD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1DF84DBC" w14:textId="6B932D23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08378723" w14:textId="35DE0A4B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223DBD95" w14:textId="7C631580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003CD361" w14:textId="30860480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20677273" w14:textId="71FD1459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15028961" w14:textId="163B80F9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03CF8AFB" w14:textId="4FB35E7B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2F3C8321" w14:textId="6E46AAE6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  <w:r w:rsidRPr="00E72C23">
        <w:rPr>
          <w:rFonts w:ascii="Times New Roman" w:hAnsi="Times New Roman" w:cs="Times New Roman"/>
          <w:b/>
          <w:sz w:val="24"/>
          <w:szCs w:val="60"/>
        </w:rPr>
        <w:lastRenderedPageBreak/>
        <w:t>Job 2 – Formatted</w:t>
      </w:r>
    </w:p>
    <w:p w14:paraId="7E1F6016" w14:textId="3DB9C15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  <w:r w:rsidRPr="00E72C23">
        <w:rPr>
          <w:rFonts w:ascii="Times New Roman" w:hAnsi="Times New Roman" w:cs="Times New Roman"/>
          <w:b/>
          <w:noProof/>
          <w:sz w:val="24"/>
          <w:szCs w:val="60"/>
        </w:rPr>
        <w:drawing>
          <wp:inline distT="0" distB="0" distL="0" distR="0" wp14:anchorId="09552267" wp14:editId="08855FF4">
            <wp:extent cx="5943600" cy="3366135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Key_Job 2_Formatte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AF5A8" w14:textId="7F46E291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597711A4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43B6D08A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0E8588DE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077EBA2B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7EA429A1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3F9409B4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11D556F6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7F442D3C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6A5FCE15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782827A2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29709E15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08519F1F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662D372E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0FC6E10E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0256B31F" w14:textId="77777777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5D6EC631" w14:textId="0874C282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  <w:r w:rsidRPr="00E72C23">
        <w:rPr>
          <w:rFonts w:ascii="Times New Roman" w:hAnsi="Times New Roman" w:cs="Times New Roman"/>
          <w:b/>
          <w:sz w:val="24"/>
          <w:szCs w:val="60"/>
        </w:rPr>
        <w:lastRenderedPageBreak/>
        <w:t>Job 3 – 3-D Pie Chart</w:t>
      </w:r>
    </w:p>
    <w:p w14:paraId="5DCCD1A7" w14:textId="27EB356B" w:rsidR="002622A3" w:rsidRPr="00E72C2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  <w:r w:rsidRPr="00E72C23">
        <w:rPr>
          <w:rFonts w:ascii="Times New Roman" w:hAnsi="Times New Roman" w:cs="Times New Roman"/>
          <w:b/>
          <w:noProof/>
          <w:sz w:val="24"/>
          <w:szCs w:val="60"/>
        </w:rPr>
        <w:drawing>
          <wp:inline distT="0" distB="0" distL="0" distR="0" wp14:anchorId="056D1CF8" wp14:editId="1BE73262">
            <wp:extent cx="5943600" cy="4105910"/>
            <wp:effectExtent l="0" t="0" r="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Key_Job 3_3-D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0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AAC73" w14:textId="4D5FD965" w:rsidR="002622A3" w:rsidRDefault="002622A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7123C71D" w14:textId="3A98BC55" w:rsidR="00E72C23" w:rsidRDefault="00E72C23" w:rsidP="004C6B99">
      <w:pPr>
        <w:rPr>
          <w:rFonts w:ascii="Times New Roman" w:hAnsi="Times New Roman" w:cs="Times New Roman"/>
          <w:b/>
          <w:sz w:val="24"/>
          <w:szCs w:val="60"/>
        </w:rPr>
      </w:pPr>
    </w:p>
    <w:p w14:paraId="107DD53C" w14:textId="6D503E3C" w:rsidR="00E72C23" w:rsidRPr="00E72C23" w:rsidRDefault="00E72C23" w:rsidP="004C6B9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NOTE:</w:t>
      </w:r>
      <w:bookmarkStart w:id="19" w:name="_GoBack"/>
      <w:bookmarkEnd w:id="19"/>
      <w:r>
        <w:rPr>
          <w:rFonts w:ascii="Times New Roman" w:hAnsi="Times New Roman" w:cs="Times New Roman"/>
          <w:b/>
          <w:sz w:val="24"/>
          <w:szCs w:val="60"/>
        </w:rPr>
        <w:t xml:space="preserve"> Make sure the MEMBER ID and JOB # is present on all.</w:t>
      </w:r>
    </w:p>
    <w:sectPr w:rsidR="00E72C23" w:rsidRPr="00E72C23" w:rsidSect="00F212DB">
      <w:headerReference w:type="default" r:id="rId13"/>
      <w:footerReference w:type="default" r:id="rId14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38173" w14:textId="77777777" w:rsidR="00B9317F" w:rsidRDefault="00B9317F" w:rsidP="004E452E">
      <w:pPr>
        <w:spacing w:after="0" w:line="240" w:lineRule="auto"/>
      </w:pPr>
      <w:r>
        <w:separator/>
      </w:r>
    </w:p>
  </w:endnote>
  <w:endnote w:type="continuationSeparator" w:id="0">
    <w:p w14:paraId="355E1B70" w14:textId="77777777" w:rsidR="00B9317F" w:rsidRDefault="00B9317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03D3A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71A9BF1" wp14:editId="62DD55C0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36A10" w14:textId="77777777" w:rsidR="00B9317F" w:rsidRDefault="00B9317F" w:rsidP="004E452E">
      <w:pPr>
        <w:spacing w:after="0" w:line="240" w:lineRule="auto"/>
      </w:pPr>
      <w:r>
        <w:separator/>
      </w:r>
    </w:p>
  </w:footnote>
  <w:footnote w:type="continuationSeparator" w:id="0">
    <w:p w14:paraId="23165707" w14:textId="77777777" w:rsidR="00B9317F" w:rsidRDefault="00B9317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C18D9" w14:textId="77777777" w:rsidR="004E452E" w:rsidRPr="001A2C02" w:rsidRDefault="0068274B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FUNDAMENTAL </w:t>
    </w:r>
    <w:r w:rsidR="007A36C6">
      <w:rPr>
        <w:rFonts w:ascii="Times New Roman" w:hAnsi="Times New Roman" w:cs="Times New Roman"/>
        <w:szCs w:val="24"/>
      </w:rPr>
      <w:t>SPREADSHEET APPLICATIONS</w:t>
    </w:r>
  </w:p>
  <w:p w14:paraId="1B42122E" w14:textId="49F4AEA3" w:rsidR="004E452E" w:rsidRPr="001A2C02" w:rsidRDefault="002622A3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4C6B99">
      <w:rPr>
        <w:rFonts w:ascii="Times New Roman" w:hAnsi="Times New Roman" w:cs="Times New Roman"/>
        <w:szCs w:val="24"/>
      </w:rPr>
      <w:t xml:space="preserve"> </w:t>
    </w:r>
    <w:r w:rsidR="001B7C3F" w:rsidRPr="004C6B99">
      <w:rPr>
        <w:rFonts w:ascii="Times New Roman" w:hAnsi="Times New Roman" w:cs="Times New Roman"/>
        <w:szCs w:val="24"/>
      </w:rPr>
      <w:t xml:space="preserve">KEY </w:t>
    </w:r>
    <w:r w:rsidR="004E452E" w:rsidRPr="004C6B99">
      <w:rPr>
        <w:rFonts w:ascii="Times New Roman" w:hAnsi="Times New Roman" w:cs="Times New Roman"/>
        <w:szCs w:val="24"/>
      </w:rPr>
      <w:t>202</w:t>
    </w:r>
    <w:r w:rsidR="00926C30" w:rsidRPr="004C6B99">
      <w:rPr>
        <w:rFonts w:ascii="Times New Roman" w:hAnsi="Times New Roman" w:cs="Times New Roman"/>
        <w:szCs w:val="24"/>
      </w:rPr>
      <w:t>2</w:t>
    </w:r>
  </w:p>
  <w:p w14:paraId="50C034EB" w14:textId="14553E75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E72C23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E72C23">
      <w:rPr>
        <w:rFonts w:ascii="Times New Roman" w:hAnsi="Times New Roman" w:cs="Times New Roman"/>
        <w:noProof/>
        <w:szCs w:val="24"/>
      </w:rPr>
      <w:t>7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mber McNew">
    <w15:presenceInfo w15:providerId="None" w15:userId="Amber McNew"/>
  </w15:person>
  <w15:person w15:author="Dawson, John">
    <w15:presenceInfo w15:providerId="AD" w15:userId="S-1-5-21-2248260102-404030618-368473830-4292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834C7"/>
    <w:rsid w:val="001A2C02"/>
    <w:rsid w:val="001B7C3F"/>
    <w:rsid w:val="002622A3"/>
    <w:rsid w:val="002D7B6B"/>
    <w:rsid w:val="00360E75"/>
    <w:rsid w:val="004B48C5"/>
    <w:rsid w:val="004C6B99"/>
    <w:rsid w:val="004E452E"/>
    <w:rsid w:val="005329DA"/>
    <w:rsid w:val="005A0D13"/>
    <w:rsid w:val="005A4F28"/>
    <w:rsid w:val="005D65BF"/>
    <w:rsid w:val="00603619"/>
    <w:rsid w:val="00630928"/>
    <w:rsid w:val="0068274B"/>
    <w:rsid w:val="006929F4"/>
    <w:rsid w:val="006C5DDB"/>
    <w:rsid w:val="00744D41"/>
    <w:rsid w:val="0076671B"/>
    <w:rsid w:val="007A36C6"/>
    <w:rsid w:val="00926C30"/>
    <w:rsid w:val="00AA10B9"/>
    <w:rsid w:val="00AB23DD"/>
    <w:rsid w:val="00B4482D"/>
    <w:rsid w:val="00B9317F"/>
    <w:rsid w:val="00BD03C7"/>
    <w:rsid w:val="00C85F04"/>
    <w:rsid w:val="00CE7F16"/>
    <w:rsid w:val="00D50038"/>
    <w:rsid w:val="00DF7483"/>
    <w:rsid w:val="00E72C23"/>
    <w:rsid w:val="00F212DB"/>
    <w:rsid w:val="00F716E6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770FA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2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2021-08-16T20:28:00Z</dcterms:created>
  <dcterms:modified xsi:type="dcterms:W3CDTF">2021-08-16T20:28:00Z</dcterms:modified>
</cp:coreProperties>
</file>